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年临床执业医师《女性生殖系统》考试大纲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年临床执业医师《女性生殖系统》考试大纲已经顺利公布，请广大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临床执业医师考生参考：</w:t>
      </w:r>
    </w:p>
    <w:tbl>
      <w:tblPr>
        <w:tblStyle w:val="5"/>
        <w:tblW w:w="935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2716"/>
        <w:gridCol w:w="5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</w:t>
            </w:r>
            <w:r>
              <w:rPr>
                <w:rFonts w:ascii="宋体" w:hAnsi="宋体"/>
                <w:sz w:val="24"/>
                <w:szCs w:val="24"/>
              </w:rPr>
              <w:t>女性生殖系统</w:t>
            </w: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（一）女性生殖系统解剖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（1）外生殖器解剖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（2）内生殖器解剖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（3）生殖系统血管分布、淋巴引流、神经支配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（4）骨盆的组成、分界和类型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（5）骨盆底的组成及会阴解剖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（6）内生殖器与邻近器官的关系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（二）女性生殖系统生理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（1）女性一生各阶段的生理特点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（2）卵巢功能与卵巢周期性变化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（3）子宫内膜的周期性变化与月经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（4）生殖器其他部位的周期性变化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（5）月经周期的调节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（三）妊娠生理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（1）妊娠概念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（2）受精及受精卵发育、输送与着床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（3）胎儿发育分期及生理特点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（4）胎儿附属物的形成及功能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（5）妊娠期母体变化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（四）妊娠诊断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（1）妊娠分期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（2）早期妊娠的临床表现、辅助检查、诊断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（3）晚期妊娠的临床表现、辅助检查、诊断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（4）胎产式、胎先露、胎方位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（五）孕期监护与孕期保健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sz w:val="24"/>
                <w:szCs w:val="24"/>
              </w:rPr>
              <w:t>围</w:t>
            </w:r>
            <w:r>
              <w:rPr>
                <w:rFonts w:ascii="宋体" w:hAnsi="宋体"/>
                <w:sz w:val="24"/>
                <w:szCs w:val="24"/>
              </w:rPr>
              <w:t>产医学的范畴和概念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产前检查的方法及时间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（3）孕妇管理及高危妊娠的筛查、监护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胎儿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健康状况评估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（5）孕期用药的基本原则及药物对胎儿的不良影响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（六）正常分娩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（1）影响分娩的因素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（2）枕先露的分娩机制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（3）先兆临产及临产的诊断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（4）分娩的临床经过及处理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（七）正常产褥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（1）产褥期母体变化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（2）产褥期临床表现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（3）产褥期处理及保健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（4）母乳喂养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（八）病理妊娠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1.流产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（3）临床类型及临床表现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hint="eastAsia" w:ascii="宋体" w:hAnsi="宋体"/>
                <w:sz w:val="24"/>
                <w:szCs w:val="24"/>
              </w:rPr>
              <w:t>与</w:t>
            </w:r>
            <w:r>
              <w:rPr>
                <w:rFonts w:ascii="宋体" w:hAnsi="宋体"/>
                <w:sz w:val="24"/>
                <w:szCs w:val="24"/>
              </w:rPr>
              <w:t>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</w:t>
            </w:r>
            <w:r>
              <w:rPr>
                <w:rFonts w:hint="eastAsia" w:ascii="宋体" w:hAnsi="宋体"/>
                <w:sz w:val="24"/>
                <w:szCs w:val="24"/>
              </w:rPr>
              <w:t>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2.早产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3.过期妊娠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4.异位妊娠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5.妊娠期高血压疾病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（2）高危因素、病因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（3）病理生理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6.妊娠剧吐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7.胎盘早剥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（8）处理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8.前置胎盘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9.双胎妊娠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10.巨大胎儿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11.胎儿生长受限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12.死胎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13.胎膜早破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14.胎儿窘迫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（九）妊娠合并症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1.妊娠合并心脏病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（3）常见并发症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2.妊娠合并急性病毒性肝炎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（1）妊娠期肝脏的生理变化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3.妊娠合并糖尿病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（1）类型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（2）妊娠期糖代谢的特点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（十）遗传咨询、产前筛查、产前诊断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（1）遗传咨询的目的、对象、程序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（2）产前筛查常用方法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（3）产前诊断适应证、方法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（十一）异常分娩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1.产力异常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（2）子宫收缩乏力的原因、临床表现和诊断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（3）子宫收缩乏力对母儿的影响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（4）子宫收缩乏力的预防与处理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（5）子宫收缩过强的分类、诊断、处理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2.产道异常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（1）骨产道异常分类、诊断、对母儿的影响及处理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（2）软产道的异常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3.胎位异常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（2）持续性枕横位、枕后位的诊断、处理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（3）臀先露的分类、诊断、处理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（4）肩先露的诊断、预防、处理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（十二）分娩期并发症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1.子宫破裂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2.产后出血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3.羊水栓塞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（2）相关因素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（3）病因及病理生理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（6）处理及预防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4.脐带先露与脐带脱垂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（十三）异常产褥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1.产褥感染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（1）产褥感染与产褥病率的概念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（5）诊断及鉴别诊断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2.晚期产后出血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（十四）女性生殖系统炎症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1.生殖道防御机制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2.细菌性阴道病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3.外阴阴道念珠菌病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（2）传播途径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（3）临床表现及分类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4.滴虫阴道炎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（2）传播途径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5.萎缩性阴道炎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6.子宫颈炎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盆腔炎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性疾病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（1）发病诱因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（十五）女性生殖器官肿瘤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1.子宫颈癌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（2）组织发生及病理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（3）转移途径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（7）治疗与预防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（8）预后及随访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2.子宫肌瘤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（3）变性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（6）处理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（7）子宫肌瘤合并妊娠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3.子宫内膜癌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（3）转移途径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4.卵巢肿瘤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（1）组织学分类及分级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（2）卵巢恶性肿瘤转移途径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（3）卵巢恶性肿瘤临床分期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（8）随访与监测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（十六）妊娠滋养细胞疾病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概念及分类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1.葡萄胎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（1）发病相关因素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（5）治疗及随访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2.妊娠滋养细胞肿瘤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（4）治疗及随访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（十七）生殖内分泌疾病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1.功能失调性子宫出血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（1）病因及病理生理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2.闭经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（1）病因与分类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（2）诊断及诊断步骤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3.多囊卵巢综合征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（1）病理生理与内分泌特征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4.绝经综合征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（2）内分泌变化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（十八）子宫内膜异位症和子宫腺肌病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1.子宫内膜异位症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2.子宫腺肌病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（十九）女性生殖器损伤性疾病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子宫脱垂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（2）临床分度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（5）处理及预防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（二十）不孕症与辅助生殖技术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（1）不孕症的概念和分类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（2）不孕症病因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（3）不孕症检查与诊断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（4）不孕症治疗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（5）辅助生殖技术概念、方法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（二十一）计划生育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1.宫内节育器避孕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（1）种类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（2）避孕机制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（3）放置与取出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（4）不良反应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2.激素避孕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（1）避孕机制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（2）适应证与禁忌证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（3）常用类型及用法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（4）药物不良反应及处理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.其他避孕方法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（1）紧急避孕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（2）自然避孕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（3）其他避孕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.输卵管绝育术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（1）适应证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（2）禁忌证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（3）并发症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.人工流产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（2）药物流产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（3）手术流产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.计划生育方法的知情选择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（二十二）妇女保健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各期保健内容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 xml:space="preserve">　　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AFF"/>
    <w:rsid w:val="0002793F"/>
    <w:rsid w:val="001228D9"/>
    <w:rsid w:val="003E49F2"/>
    <w:rsid w:val="004C242F"/>
    <w:rsid w:val="004C4198"/>
    <w:rsid w:val="009F35C0"/>
    <w:rsid w:val="00A7353B"/>
    <w:rsid w:val="00AB3AFF"/>
    <w:rsid w:val="00AE41D7"/>
    <w:rsid w:val="00B34A72"/>
    <w:rsid w:val="00C533B1"/>
    <w:rsid w:val="00EC793B"/>
    <w:rsid w:val="289A7D7A"/>
    <w:rsid w:val="496B2939"/>
    <w:rsid w:val="7746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519</Words>
  <Characters>2960</Characters>
  <Lines>24</Lines>
  <Paragraphs>6</Paragraphs>
  <TotalTime>0</TotalTime>
  <ScaleCrop>false</ScaleCrop>
  <LinksUpToDate>false</LinksUpToDate>
  <CharactersWithSpaces>3473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2017-03-21T02:39:00Z</dcterms:created>
  <dc:creator>DELL</dc:creator>
  <cp:lastModifiedBy>酷酷d灵魂</cp:lastModifiedBy>
  <dcterms:modified xsi:type="dcterms:W3CDTF">2019-12-05T02:56:36Z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